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D7" w:rsidRDefault="00913C3F" w:rsidP="000758D7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</w:rPr>
      </w:pPr>
      <w:bookmarkStart w:id="0" w:name="_GoBack"/>
      <w:bookmarkEnd w:id="0"/>
      <w:r w:rsidRPr="00E57AA3">
        <w:rPr>
          <w:rFonts w:ascii="Cambria" w:hAnsi="Cambria"/>
        </w:rPr>
        <w:t>Okirat száma:</w:t>
      </w:r>
      <w:del w:id="1" w:author="User" w:date="2019-07-11T11:20:00Z">
        <w:r w:rsidR="00236235" w:rsidDel="00D9485A">
          <w:rPr>
            <w:rFonts w:ascii="Cambria" w:hAnsi="Cambria"/>
          </w:rPr>
          <w:delText>09-</w:delText>
        </w:r>
        <w:r w:rsidR="00093E88" w:rsidDel="00D9485A">
          <w:rPr>
            <w:rFonts w:ascii="Cambria" w:hAnsi="Cambria"/>
          </w:rPr>
          <w:delText>1283-</w:delText>
        </w:r>
        <w:r w:rsidR="00836D3B" w:rsidDel="00D9485A">
          <w:rPr>
            <w:rFonts w:ascii="Cambria" w:hAnsi="Cambria"/>
          </w:rPr>
          <w:delText>49</w:delText>
        </w:r>
        <w:r w:rsidR="001B7983" w:rsidDel="00D9485A">
          <w:rPr>
            <w:rFonts w:ascii="Cambria" w:hAnsi="Cambria"/>
          </w:rPr>
          <w:delText xml:space="preserve"> </w:delText>
        </w:r>
        <w:r w:rsidR="00236235" w:rsidDel="00D9485A">
          <w:rPr>
            <w:rFonts w:ascii="Cambria" w:hAnsi="Cambria"/>
          </w:rPr>
          <w:delText>/201</w:delText>
        </w:r>
        <w:r w:rsidR="00093E88" w:rsidDel="00D9485A">
          <w:rPr>
            <w:rFonts w:ascii="Cambria" w:hAnsi="Cambria"/>
          </w:rPr>
          <w:delText>8.</w:delText>
        </w:r>
      </w:del>
      <w:proofErr w:type="gramStart"/>
      <w:ins w:id="2" w:author="User" w:date="2019-07-11T11:20:00Z">
        <w:r w:rsidR="00D9485A">
          <w:rPr>
            <w:rFonts w:ascii="Cambria" w:hAnsi="Cambria"/>
          </w:rPr>
          <w:t>……………………………………………………</w:t>
        </w:r>
      </w:ins>
      <w:proofErr w:type="gramEnd"/>
      <w:r w:rsidR="000758D7">
        <w:rPr>
          <w:rFonts w:ascii="Cambria" w:hAnsi="Cambria"/>
        </w:rPr>
        <w:t xml:space="preserve">                </w:t>
      </w:r>
    </w:p>
    <w:p w:rsidR="00913C3F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ins w:id="3" w:author="User" w:date="2019-07-11T11:26:00Z"/>
          <w:rFonts w:ascii="Cambria" w:hAnsi="Cambria"/>
          <w:sz w:val="40"/>
          <w:szCs w:val="24"/>
        </w:rPr>
      </w:pPr>
      <w:r>
        <w:rPr>
          <w:rFonts w:ascii="Cambria" w:hAnsi="Cambria"/>
          <w:sz w:val="40"/>
          <w:szCs w:val="24"/>
        </w:rPr>
        <w:t xml:space="preserve">Módosító </w:t>
      </w:r>
      <w:r w:rsidR="00861402" w:rsidRPr="004520EA">
        <w:rPr>
          <w:rFonts w:ascii="Cambria" w:hAnsi="Cambria"/>
          <w:sz w:val="40"/>
          <w:szCs w:val="24"/>
        </w:rPr>
        <w:t>okirat</w:t>
      </w:r>
    </w:p>
    <w:p w:rsidR="00D9485A" w:rsidRPr="004520EA" w:rsidRDefault="00D9485A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24"/>
        </w:rPr>
      </w:pPr>
      <w:ins w:id="4" w:author="User" w:date="2019-07-11T11:26:00Z">
        <w:r>
          <w:rPr>
            <w:rFonts w:ascii="Cambria" w:hAnsi="Cambria"/>
            <w:sz w:val="40"/>
            <w:szCs w:val="24"/>
          </w:rPr>
          <w:t>TERVEZET</w:t>
        </w:r>
      </w:ins>
    </w:p>
    <w:p w:rsidR="000D01A8" w:rsidRPr="00CB76A3" w:rsidRDefault="00BF7AD4" w:rsidP="000D01A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color w:val="000000"/>
          <w:szCs w:val="24"/>
        </w:rPr>
      </w:pPr>
      <w:r>
        <w:rPr>
          <w:rFonts w:ascii="Cambria" w:hAnsi="Cambria"/>
          <w:b/>
          <w:color w:val="000000"/>
          <w:szCs w:val="24"/>
        </w:rPr>
        <w:t xml:space="preserve">A Csongrádi Óvodák Igazgatósága </w:t>
      </w:r>
      <w:r w:rsidR="00CB76A3">
        <w:rPr>
          <w:rFonts w:ascii="Cambria" w:hAnsi="Cambria"/>
          <w:b/>
          <w:color w:val="000000"/>
          <w:szCs w:val="24"/>
        </w:rPr>
        <w:t>Csongrád Város</w:t>
      </w:r>
      <w:r w:rsidR="00EE2B3D">
        <w:rPr>
          <w:rFonts w:ascii="Cambria" w:hAnsi="Cambria"/>
          <w:b/>
          <w:color w:val="000000"/>
          <w:szCs w:val="24"/>
        </w:rPr>
        <w:t>i</w:t>
      </w:r>
      <w:r w:rsidR="00CB76A3">
        <w:rPr>
          <w:rFonts w:ascii="Cambria" w:hAnsi="Cambria"/>
          <w:b/>
          <w:color w:val="000000"/>
          <w:szCs w:val="24"/>
        </w:rPr>
        <w:t xml:space="preserve"> Önkormány</w:t>
      </w:r>
      <w:r w:rsidR="00E45EB1">
        <w:rPr>
          <w:rFonts w:ascii="Cambria" w:hAnsi="Cambria"/>
          <w:b/>
          <w:color w:val="000000"/>
          <w:szCs w:val="24"/>
        </w:rPr>
        <w:t>zat</w:t>
      </w:r>
      <w:r w:rsidR="00093E88">
        <w:rPr>
          <w:rFonts w:ascii="Cambria" w:hAnsi="Cambria"/>
          <w:b/>
          <w:color w:val="000000"/>
          <w:szCs w:val="24"/>
        </w:rPr>
        <w:t xml:space="preserve"> Képviselő-</w:t>
      </w:r>
      <w:r w:rsidR="00E45EB1">
        <w:rPr>
          <w:rFonts w:ascii="Cambria" w:hAnsi="Cambria"/>
          <w:b/>
          <w:color w:val="000000"/>
          <w:szCs w:val="24"/>
        </w:rPr>
        <w:t xml:space="preserve"> </w:t>
      </w:r>
      <w:r w:rsidR="00093E88">
        <w:rPr>
          <w:rFonts w:ascii="Cambria" w:hAnsi="Cambria"/>
          <w:b/>
          <w:color w:val="000000"/>
          <w:szCs w:val="24"/>
        </w:rPr>
        <w:t xml:space="preserve">testülete </w:t>
      </w:r>
      <w:r>
        <w:rPr>
          <w:rFonts w:ascii="Cambria" w:hAnsi="Cambria"/>
          <w:b/>
          <w:color w:val="000000"/>
          <w:szCs w:val="24"/>
        </w:rPr>
        <w:t xml:space="preserve">által </w:t>
      </w:r>
      <w:r w:rsidR="00E45EB1">
        <w:rPr>
          <w:rFonts w:ascii="Cambria" w:hAnsi="Cambria"/>
          <w:b/>
          <w:color w:val="000000"/>
          <w:szCs w:val="24"/>
        </w:rPr>
        <w:t xml:space="preserve">a </w:t>
      </w:r>
      <w:del w:id="5" w:author="User" w:date="2019-07-11T11:22:00Z">
        <w:r w:rsidR="00E45EB1" w:rsidDel="00D9485A">
          <w:rPr>
            <w:rFonts w:ascii="Cambria" w:hAnsi="Cambria"/>
            <w:b/>
            <w:color w:val="000000"/>
            <w:szCs w:val="24"/>
          </w:rPr>
          <w:delText>201</w:delText>
        </w:r>
        <w:r w:rsidR="00093E88" w:rsidDel="00D9485A">
          <w:rPr>
            <w:rFonts w:ascii="Cambria" w:hAnsi="Cambria"/>
            <w:b/>
            <w:color w:val="000000"/>
            <w:szCs w:val="24"/>
          </w:rPr>
          <w:delText>7</w:delText>
        </w:r>
        <w:r w:rsidR="00FE68F3" w:rsidDel="00D9485A">
          <w:rPr>
            <w:rFonts w:ascii="Cambria" w:hAnsi="Cambria"/>
            <w:b/>
            <w:color w:val="000000"/>
            <w:szCs w:val="24"/>
          </w:rPr>
          <w:delText>.</w:delText>
        </w:r>
        <w:r w:rsidR="00E45EB1" w:rsidDel="00D9485A">
          <w:rPr>
            <w:rFonts w:ascii="Cambria" w:hAnsi="Cambria"/>
            <w:b/>
            <w:color w:val="000000"/>
            <w:szCs w:val="24"/>
          </w:rPr>
          <w:delText xml:space="preserve"> </w:delText>
        </w:r>
        <w:r w:rsidR="00E43145" w:rsidDel="00D9485A">
          <w:rPr>
            <w:rFonts w:ascii="Cambria" w:hAnsi="Cambria"/>
            <w:b/>
            <w:color w:val="000000"/>
            <w:szCs w:val="24"/>
          </w:rPr>
          <w:delText>jú</w:delText>
        </w:r>
        <w:r w:rsidR="00093E88" w:rsidDel="00D9485A">
          <w:rPr>
            <w:rFonts w:ascii="Cambria" w:hAnsi="Cambria"/>
            <w:b/>
            <w:color w:val="000000"/>
            <w:szCs w:val="24"/>
          </w:rPr>
          <w:delText>li</w:delText>
        </w:r>
        <w:r w:rsidR="00E43145" w:rsidDel="00D9485A">
          <w:rPr>
            <w:rFonts w:ascii="Cambria" w:hAnsi="Cambria"/>
            <w:b/>
            <w:color w:val="000000"/>
            <w:szCs w:val="24"/>
          </w:rPr>
          <w:delText xml:space="preserve">us </w:delText>
        </w:r>
        <w:r w:rsidR="00093E88" w:rsidDel="00D9485A">
          <w:rPr>
            <w:rFonts w:ascii="Cambria" w:hAnsi="Cambria"/>
            <w:b/>
            <w:color w:val="000000"/>
            <w:szCs w:val="24"/>
          </w:rPr>
          <w:delText>12</w:delText>
        </w:r>
        <w:r w:rsidR="00B05249" w:rsidDel="00D9485A">
          <w:rPr>
            <w:rFonts w:ascii="Cambria" w:hAnsi="Cambria"/>
            <w:b/>
            <w:color w:val="000000"/>
            <w:szCs w:val="24"/>
          </w:rPr>
          <w:delText>.</w:delText>
        </w:r>
      </w:del>
      <w:ins w:id="6" w:author="User" w:date="2019-07-11T11:22:00Z">
        <w:r w:rsidR="00D9485A">
          <w:rPr>
            <w:rFonts w:ascii="Cambria" w:hAnsi="Cambria"/>
            <w:b/>
            <w:color w:val="000000"/>
            <w:szCs w:val="24"/>
          </w:rPr>
          <w:t>2018. június 28.</w:t>
        </w:r>
      </w:ins>
      <w:r w:rsidR="00B05249">
        <w:rPr>
          <w:rFonts w:ascii="Cambria" w:hAnsi="Cambria"/>
          <w:b/>
          <w:color w:val="000000"/>
          <w:szCs w:val="24"/>
        </w:rPr>
        <w:t xml:space="preserve"> napján kiadott </w:t>
      </w:r>
      <w:r w:rsidR="00EE2B3D">
        <w:rPr>
          <w:rFonts w:ascii="Cambria" w:hAnsi="Cambria"/>
          <w:b/>
          <w:color w:val="000000"/>
          <w:szCs w:val="24"/>
        </w:rPr>
        <w:t>09-</w:t>
      </w:r>
      <w:del w:id="7" w:author="User" w:date="2019-07-11T11:23:00Z">
        <w:r w:rsidR="00093E88" w:rsidDel="00D9485A">
          <w:rPr>
            <w:rFonts w:ascii="Cambria" w:hAnsi="Cambria"/>
            <w:b/>
            <w:color w:val="000000"/>
            <w:szCs w:val="24"/>
          </w:rPr>
          <w:delText>645-6</w:delText>
        </w:r>
        <w:r w:rsidR="00E45EB1" w:rsidDel="00D9485A">
          <w:rPr>
            <w:rFonts w:ascii="Cambria" w:hAnsi="Cambria"/>
            <w:b/>
            <w:color w:val="000000"/>
            <w:szCs w:val="24"/>
          </w:rPr>
          <w:delText>/201</w:delText>
        </w:r>
        <w:r w:rsidR="00093E88" w:rsidDel="00D9485A">
          <w:rPr>
            <w:rFonts w:ascii="Cambria" w:hAnsi="Cambria"/>
            <w:b/>
            <w:color w:val="000000"/>
            <w:szCs w:val="24"/>
          </w:rPr>
          <w:delText>7</w:delText>
        </w:r>
        <w:r w:rsidR="00B05249" w:rsidDel="00D9485A">
          <w:rPr>
            <w:rFonts w:ascii="Cambria" w:hAnsi="Cambria"/>
            <w:b/>
            <w:color w:val="000000"/>
            <w:szCs w:val="24"/>
          </w:rPr>
          <w:delText xml:space="preserve">. </w:delText>
        </w:r>
      </w:del>
      <w:ins w:id="8" w:author="User" w:date="2019-07-11T11:23:00Z">
        <w:r w:rsidR="00D9485A">
          <w:rPr>
            <w:rFonts w:ascii="Cambria" w:hAnsi="Cambria"/>
            <w:b/>
            <w:color w:val="000000"/>
            <w:szCs w:val="24"/>
          </w:rPr>
          <w:t xml:space="preserve">1283-48/2018. </w:t>
        </w:r>
      </w:ins>
      <w:r w:rsidR="00E45EB1">
        <w:rPr>
          <w:rFonts w:ascii="Cambria" w:hAnsi="Cambria"/>
          <w:b/>
          <w:color w:val="000000"/>
          <w:szCs w:val="24"/>
        </w:rPr>
        <w:t xml:space="preserve">számú </w:t>
      </w:r>
      <w:r w:rsidR="00CB76A3">
        <w:rPr>
          <w:rFonts w:ascii="Cambria" w:hAnsi="Cambria"/>
          <w:b/>
          <w:color w:val="000000"/>
          <w:szCs w:val="24"/>
        </w:rPr>
        <w:t xml:space="preserve">alapító okiratát </w:t>
      </w:r>
      <w:r w:rsidR="000D01A8">
        <w:rPr>
          <w:rFonts w:ascii="Cambria" w:hAnsi="Cambria"/>
          <w:b/>
          <w:szCs w:val="24"/>
        </w:rPr>
        <w:t>a</w:t>
      </w:r>
      <w:r w:rsidR="000D01A8" w:rsidRPr="005D63C9">
        <w:rPr>
          <w:rFonts w:ascii="Cambria" w:hAnsi="Cambria"/>
          <w:b/>
          <w:szCs w:val="24"/>
        </w:rPr>
        <w:t xml:space="preserve">z államháztartásról szóló 2011. évi CXCV. törvény </w:t>
      </w:r>
      <w:r w:rsidR="000D01A8">
        <w:rPr>
          <w:rFonts w:ascii="Cambria" w:hAnsi="Cambria"/>
          <w:b/>
          <w:szCs w:val="24"/>
        </w:rPr>
        <w:t>8/</w:t>
      </w:r>
      <w:proofErr w:type="gramStart"/>
      <w:r w:rsidR="000D01A8">
        <w:rPr>
          <w:rFonts w:ascii="Cambria" w:hAnsi="Cambria"/>
          <w:b/>
          <w:szCs w:val="24"/>
        </w:rPr>
        <w:t>A</w:t>
      </w:r>
      <w:proofErr w:type="gramEnd"/>
      <w:r w:rsidR="000D01A8" w:rsidRPr="005D63C9">
        <w:rPr>
          <w:rFonts w:ascii="Cambria" w:hAnsi="Cambria"/>
          <w:b/>
          <w:szCs w:val="24"/>
        </w:rPr>
        <w:t>. §</w:t>
      </w:r>
      <w:proofErr w:type="spellStart"/>
      <w:r w:rsidR="000D01A8">
        <w:rPr>
          <w:rFonts w:ascii="Cambria" w:hAnsi="Cambria"/>
          <w:b/>
          <w:szCs w:val="24"/>
        </w:rPr>
        <w:t>-</w:t>
      </w:r>
      <w:proofErr w:type="gramStart"/>
      <w:r w:rsidR="000D01A8">
        <w:rPr>
          <w:rFonts w:ascii="Cambria" w:hAnsi="Cambria"/>
          <w:b/>
          <w:szCs w:val="24"/>
        </w:rPr>
        <w:t>a</w:t>
      </w:r>
      <w:proofErr w:type="spellEnd"/>
      <w:proofErr w:type="gramEnd"/>
      <w:r w:rsidR="000D01A8" w:rsidRPr="005D63C9">
        <w:rPr>
          <w:rFonts w:ascii="Cambria" w:hAnsi="Cambria"/>
          <w:b/>
          <w:szCs w:val="24"/>
        </w:rPr>
        <w:t xml:space="preserve"> alapján </w:t>
      </w:r>
      <w:r w:rsidR="000D01A8">
        <w:rPr>
          <w:rFonts w:ascii="Cambria" w:hAnsi="Cambria"/>
          <w:b/>
          <w:szCs w:val="24"/>
        </w:rPr>
        <w:t>–</w:t>
      </w:r>
      <w:r w:rsidR="00CB76A3">
        <w:rPr>
          <w:rFonts w:ascii="Cambria" w:hAnsi="Cambria"/>
        </w:rPr>
        <w:t xml:space="preserve"> </w:t>
      </w:r>
      <w:r w:rsidRPr="00BF7AD4">
        <w:rPr>
          <w:rFonts w:ascii="Cambria" w:hAnsi="Cambria"/>
          <w:b/>
        </w:rPr>
        <w:t xml:space="preserve">a </w:t>
      </w:r>
      <w:del w:id="9" w:author="User" w:date="2019-07-11T11:23:00Z">
        <w:r w:rsidR="009F24B9" w:rsidDel="00D9485A">
          <w:rPr>
            <w:rFonts w:ascii="Cambria" w:hAnsi="Cambria"/>
            <w:b/>
          </w:rPr>
          <w:delText>138</w:delText>
        </w:r>
        <w:r w:rsidR="00093E88" w:rsidDel="00D9485A">
          <w:rPr>
            <w:rFonts w:ascii="Cambria" w:hAnsi="Cambria"/>
            <w:b/>
          </w:rPr>
          <w:delText>/</w:delText>
        </w:r>
        <w:r w:rsidR="00CB76A3" w:rsidDel="00D9485A">
          <w:rPr>
            <w:rFonts w:ascii="Cambria" w:hAnsi="Cambria"/>
            <w:b/>
          </w:rPr>
          <w:delText>201</w:delText>
        </w:r>
        <w:r w:rsidR="00093E88" w:rsidDel="00D9485A">
          <w:rPr>
            <w:rFonts w:ascii="Cambria" w:hAnsi="Cambria"/>
            <w:b/>
          </w:rPr>
          <w:delText>8</w:delText>
        </w:r>
        <w:r w:rsidR="00CB76A3" w:rsidDel="00D9485A">
          <w:rPr>
            <w:rFonts w:ascii="Cambria" w:hAnsi="Cambria"/>
            <w:b/>
          </w:rPr>
          <w:delText>.</w:delText>
        </w:r>
      </w:del>
      <w:ins w:id="10" w:author="User" w:date="2019-07-11T11:23:00Z">
        <w:r w:rsidR="00D9485A">
          <w:rPr>
            <w:rFonts w:ascii="Cambria" w:hAnsi="Cambria"/>
            <w:b/>
          </w:rPr>
          <w:t>………………..</w:t>
        </w:r>
      </w:ins>
      <w:r w:rsidR="00CB76A3">
        <w:rPr>
          <w:rFonts w:ascii="Cambria" w:hAnsi="Cambria"/>
          <w:b/>
        </w:rPr>
        <w:t xml:space="preserve"> (</w:t>
      </w:r>
      <w:del w:id="11" w:author="User" w:date="2019-07-11T11:23:00Z">
        <w:r w:rsidR="005E3E3B" w:rsidDel="00D9485A">
          <w:rPr>
            <w:rFonts w:ascii="Cambria" w:hAnsi="Cambria"/>
            <w:b/>
          </w:rPr>
          <w:delText>VI</w:delText>
        </w:r>
        <w:r w:rsidR="00CB76A3" w:rsidDel="00D9485A">
          <w:rPr>
            <w:rFonts w:ascii="Cambria" w:hAnsi="Cambria"/>
            <w:b/>
          </w:rPr>
          <w:delText>.</w:delText>
        </w:r>
        <w:r w:rsidR="005E3E3B" w:rsidDel="00D9485A">
          <w:rPr>
            <w:rFonts w:ascii="Cambria" w:hAnsi="Cambria"/>
            <w:b/>
          </w:rPr>
          <w:delText>28</w:delText>
        </w:r>
      </w:del>
      <w:ins w:id="12" w:author="User" w:date="2019-07-11T11:23:00Z">
        <w:r w:rsidR="00D9485A">
          <w:rPr>
            <w:rFonts w:ascii="Cambria" w:hAnsi="Cambria"/>
            <w:b/>
          </w:rPr>
          <w:t>…….</w:t>
        </w:r>
      </w:ins>
      <w:r w:rsidR="005E3E3B">
        <w:rPr>
          <w:rFonts w:ascii="Cambria" w:hAnsi="Cambria"/>
          <w:b/>
        </w:rPr>
        <w:t>.</w:t>
      </w:r>
      <w:r w:rsidR="00CB76A3">
        <w:rPr>
          <w:rFonts w:ascii="Cambria" w:hAnsi="Cambria"/>
          <w:b/>
        </w:rPr>
        <w:t xml:space="preserve">) </w:t>
      </w:r>
      <w:r>
        <w:rPr>
          <w:rFonts w:ascii="Cambria" w:hAnsi="Cambria"/>
          <w:b/>
        </w:rPr>
        <w:t>Kt.</w:t>
      </w:r>
      <w:r w:rsidR="00CB76A3">
        <w:rPr>
          <w:rFonts w:ascii="Cambria" w:hAnsi="Cambria"/>
          <w:b/>
        </w:rPr>
        <w:t xml:space="preserve"> határozatra </w:t>
      </w:r>
      <w:r w:rsidR="003C4085" w:rsidRPr="003C4085">
        <w:rPr>
          <w:rFonts w:ascii="Cambria" w:hAnsi="Cambria"/>
          <w:b/>
          <w:szCs w:val="24"/>
        </w:rPr>
        <w:t>figyelemmel –</w:t>
      </w:r>
      <w:r w:rsidR="000D01A8" w:rsidRPr="005D63C9">
        <w:rPr>
          <w:rFonts w:ascii="Cambria" w:hAnsi="Cambria"/>
          <w:b/>
          <w:szCs w:val="24"/>
        </w:rPr>
        <w:t xml:space="preserve">a következők szerint </w:t>
      </w:r>
      <w:r w:rsidR="000D01A8">
        <w:rPr>
          <w:rFonts w:ascii="Cambria" w:hAnsi="Cambria"/>
          <w:b/>
          <w:szCs w:val="24"/>
        </w:rPr>
        <w:t>módosítom</w:t>
      </w:r>
      <w:r w:rsidR="000D01A8" w:rsidRPr="005D63C9">
        <w:rPr>
          <w:rFonts w:ascii="Cambria" w:hAnsi="Cambria"/>
          <w:b/>
          <w:szCs w:val="24"/>
        </w:rPr>
        <w:t>:</w:t>
      </w:r>
    </w:p>
    <w:p w:rsidR="00E45EB1" w:rsidRPr="003C2097" w:rsidRDefault="00E45EB1" w:rsidP="002738E2">
      <w:pPr>
        <w:pStyle w:val="Stlus222"/>
        <w:numPr>
          <w:ilvl w:val="0"/>
          <w:numId w:val="0"/>
        </w:numPr>
        <w:spacing w:before="120" w:after="120" w:line="360" w:lineRule="auto"/>
        <w:contextualSpacing w:val="0"/>
        <w:rPr>
          <w:b w:val="0"/>
        </w:rPr>
      </w:pPr>
    </w:p>
    <w:p w:rsidR="001B7983" w:rsidRDefault="00D9485A" w:rsidP="003C2097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1. A</w:t>
      </w:r>
      <w:r w:rsidR="003C2097">
        <w:rPr>
          <w:rFonts w:ascii="Cambria" w:hAnsi="Cambria"/>
        </w:rPr>
        <w:t>z alapító okirat 6.2</w:t>
      </w:r>
      <w:r w:rsidR="001B7983">
        <w:rPr>
          <w:rFonts w:ascii="Cambria" w:hAnsi="Cambria"/>
        </w:rPr>
        <w:t xml:space="preserve">. pontjában </w:t>
      </w:r>
      <w:r w:rsidR="003C2097">
        <w:rPr>
          <w:rFonts w:ascii="Cambria" w:hAnsi="Cambria"/>
        </w:rPr>
        <w:t xml:space="preserve">foglalt táblázat 5. sorában </w:t>
      </w:r>
      <w:r w:rsidR="001B7983">
        <w:rPr>
          <w:rFonts w:ascii="Cambria" w:hAnsi="Cambria"/>
        </w:rPr>
        <w:t xml:space="preserve">a </w:t>
      </w:r>
      <w:r w:rsidR="003C2097">
        <w:rPr>
          <w:rFonts w:ascii="Cambria" w:hAnsi="Cambria"/>
        </w:rPr>
        <w:t>„</w:t>
      </w:r>
      <w:r w:rsidR="003C2097" w:rsidRPr="003C2097">
        <w:rPr>
          <w:rFonts w:ascii="Cambria" w:hAnsi="Cambria"/>
          <w:b/>
        </w:rPr>
        <w:t xml:space="preserve">Csongrádi Óvodák Igazgatósága Széchenyi </w:t>
      </w:r>
      <w:r w:rsidR="003C2097">
        <w:rPr>
          <w:rFonts w:ascii="Cambria" w:hAnsi="Cambria"/>
          <w:b/>
        </w:rPr>
        <w:t>Utca</w:t>
      </w:r>
      <w:r w:rsidR="003C2097" w:rsidRPr="003C2097">
        <w:rPr>
          <w:rFonts w:ascii="Cambria" w:hAnsi="Cambria"/>
          <w:b/>
        </w:rPr>
        <w:t xml:space="preserve">i „Gézengúz” Tagóvodája” </w:t>
      </w:r>
      <w:r w:rsidR="003C2097" w:rsidRPr="003C2097">
        <w:rPr>
          <w:rFonts w:ascii="Cambria" w:hAnsi="Cambria"/>
        </w:rPr>
        <w:t>szövegrész</w:t>
      </w:r>
      <w:r w:rsidR="002857EE">
        <w:rPr>
          <w:rFonts w:ascii="Cambria" w:hAnsi="Cambria"/>
        </w:rPr>
        <w:t xml:space="preserve"> </w:t>
      </w:r>
      <w:r w:rsidR="001B7983">
        <w:rPr>
          <w:rFonts w:ascii="Cambria" w:hAnsi="Cambria"/>
        </w:rPr>
        <w:t>helyébe</w:t>
      </w:r>
      <w:r w:rsidR="005B602F">
        <w:rPr>
          <w:rFonts w:ascii="Cambria" w:hAnsi="Cambria"/>
        </w:rPr>
        <w:t xml:space="preserve"> </w:t>
      </w:r>
      <w:r w:rsidR="001B7983">
        <w:rPr>
          <w:rFonts w:ascii="Cambria" w:hAnsi="Cambria"/>
        </w:rPr>
        <w:t xml:space="preserve">a </w:t>
      </w:r>
      <w:r w:rsidR="003C2097">
        <w:rPr>
          <w:rFonts w:ascii="Cambria" w:hAnsi="Cambria"/>
        </w:rPr>
        <w:t>„</w:t>
      </w:r>
      <w:r w:rsidR="003C2097" w:rsidRPr="003C2097">
        <w:rPr>
          <w:rFonts w:ascii="Cambria" w:hAnsi="Cambria"/>
          <w:b/>
        </w:rPr>
        <w:t xml:space="preserve">Csongrádi Óvodák Igazgatósága Széchenyi </w:t>
      </w:r>
      <w:proofErr w:type="gramStart"/>
      <w:r w:rsidR="003C2097">
        <w:rPr>
          <w:rFonts w:ascii="Cambria" w:hAnsi="Cambria"/>
          <w:b/>
        </w:rPr>
        <w:t>Úti</w:t>
      </w:r>
      <w:r w:rsidR="003C2097" w:rsidRPr="003C2097">
        <w:rPr>
          <w:rFonts w:ascii="Cambria" w:hAnsi="Cambria"/>
          <w:b/>
        </w:rPr>
        <w:t>„</w:t>
      </w:r>
      <w:proofErr w:type="gramEnd"/>
      <w:r w:rsidR="003C2097" w:rsidRPr="003C2097">
        <w:rPr>
          <w:rFonts w:ascii="Cambria" w:hAnsi="Cambria"/>
          <w:b/>
        </w:rPr>
        <w:t xml:space="preserve">Gézengúz” Tagóvodája” </w:t>
      </w:r>
      <w:r w:rsidR="001B7983">
        <w:rPr>
          <w:rFonts w:ascii="Cambria" w:hAnsi="Cambria"/>
        </w:rPr>
        <w:t>szövegrész lép.</w:t>
      </w:r>
    </w:p>
    <w:p w:rsidR="003C2097" w:rsidRDefault="003C2097" w:rsidP="003C2097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</w:rPr>
      </w:pPr>
    </w:p>
    <w:p w:rsidR="003C2097" w:rsidRDefault="003C2097" w:rsidP="003C2097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2. Az alapító okirat 6.2. pontjában foglalt táblázat 5. sorában a </w:t>
      </w:r>
      <w:r w:rsidRPr="003C2097">
        <w:rPr>
          <w:rFonts w:ascii="Cambria" w:hAnsi="Cambria"/>
          <w:b/>
        </w:rPr>
        <w:t xml:space="preserve">„6640 Csongrád, Széchenyi utca 31.” </w:t>
      </w:r>
      <w:r w:rsidRPr="003C2097">
        <w:rPr>
          <w:rFonts w:ascii="Cambria" w:hAnsi="Cambria"/>
        </w:rPr>
        <w:t>szövegrész</w:t>
      </w:r>
      <w:r>
        <w:rPr>
          <w:rFonts w:ascii="Cambria" w:hAnsi="Cambria"/>
        </w:rPr>
        <w:t xml:space="preserve"> helyébe a „</w:t>
      </w:r>
      <w:r w:rsidRPr="003C2097">
        <w:rPr>
          <w:rFonts w:ascii="Cambria" w:hAnsi="Cambria"/>
          <w:b/>
        </w:rPr>
        <w:t xml:space="preserve">6640 Csongrád, Széchenyi út 31.” </w:t>
      </w:r>
      <w:r>
        <w:rPr>
          <w:rFonts w:ascii="Cambria" w:hAnsi="Cambria"/>
        </w:rPr>
        <w:t>szövegrész lép.</w:t>
      </w:r>
    </w:p>
    <w:p w:rsidR="00885FC7" w:rsidRDefault="00885FC7" w:rsidP="003C2097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  <w:rPr>
          <w:rFonts w:ascii="Cambria" w:hAnsi="Cambria"/>
        </w:rPr>
      </w:pPr>
    </w:p>
    <w:p w:rsidR="00885FC7" w:rsidRDefault="00885FC7" w:rsidP="003C2097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3.</w:t>
      </w:r>
      <w:r w:rsidRPr="00885FC7">
        <w:rPr>
          <w:rFonts w:ascii="Cambria" w:hAnsi="Cambria"/>
        </w:rPr>
        <w:t xml:space="preserve"> </w:t>
      </w:r>
      <w:r>
        <w:rPr>
          <w:rFonts w:ascii="Cambria" w:hAnsi="Cambria"/>
        </w:rPr>
        <w:t>Az alapító okirat 6.3. pontjában foglalt táblázat 5. sorában a „</w:t>
      </w:r>
      <w:r w:rsidRPr="003C2097">
        <w:rPr>
          <w:rFonts w:ascii="Cambria" w:hAnsi="Cambria"/>
          <w:b/>
        </w:rPr>
        <w:t xml:space="preserve">Csongrádi Óvodák Igazgatósága Széchenyi </w:t>
      </w:r>
      <w:r>
        <w:rPr>
          <w:rFonts w:ascii="Cambria" w:hAnsi="Cambria"/>
          <w:b/>
        </w:rPr>
        <w:t>Utca</w:t>
      </w:r>
      <w:r w:rsidRPr="003C2097">
        <w:rPr>
          <w:rFonts w:ascii="Cambria" w:hAnsi="Cambria"/>
          <w:b/>
        </w:rPr>
        <w:t xml:space="preserve">i „Gézengúz” Tagóvodája” </w:t>
      </w:r>
      <w:r w:rsidRPr="003C2097">
        <w:rPr>
          <w:rFonts w:ascii="Cambria" w:hAnsi="Cambria"/>
        </w:rPr>
        <w:t>szövegrész</w:t>
      </w:r>
      <w:r>
        <w:rPr>
          <w:rFonts w:ascii="Cambria" w:hAnsi="Cambria"/>
        </w:rPr>
        <w:t xml:space="preserve"> helyébe a „</w:t>
      </w:r>
      <w:r w:rsidRPr="003C2097">
        <w:rPr>
          <w:rFonts w:ascii="Cambria" w:hAnsi="Cambria"/>
          <w:b/>
        </w:rPr>
        <w:t xml:space="preserve">Csongrádi Óvodák Igazgatósága Széchenyi </w:t>
      </w:r>
      <w:proofErr w:type="gramStart"/>
      <w:r>
        <w:rPr>
          <w:rFonts w:ascii="Cambria" w:hAnsi="Cambria"/>
          <w:b/>
        </w:rPr>
        <w:t>Úti</w:t>
      </w:r>
      <w:r w:rsidRPr="003C2097">
        <w:rPr>
          <w:rFonts w:ascii="Cambria" w:hAnsi="Cambria"/>
          <w:b/>
        </w:rPr>
        <w:t>„</w:t>
      </w:r>
      <w:r>
        <w:rPr>
          <w:rFonts w:ascii="Cambria" w:hAnsi="Cambria"/>
          <w:b/>
        </w:rPr>
        <w:t xml:space="preserve"> </w:t>
      </w:r>
      <w:r w:rsidRPr="003C2097">
        <w:rPr>
          <w:rFonts w:ascii="Cambria" w:hAnsi="Cambria"/>
          <w:b/>
        </w:rPr>
        <w:t>Gézengúz</w:t>
      </w:r>
      <w:proofErr w:type="gramEnd"/>
      <w:r w:rsidRPr="003C2097">
        <w:rPr>
          <w:rFonts w:ascii="Cambria" w:hAnsi="Cambria"/>
          <w:b/>
        </w:rPr>
        <w:t xml:space="preserve">” Tagóvodája” </w:t>
      </w:r>
      <w:r>
        <w:rPr>
          <w:rFonts w:ascii="Cambria" w:hAnsi="Cambria"/>
        </w:rPr>
        <w:t>szövegrész lép</w:t>
      </w:r>
    </w:p>
    <w:p w:rsidR="003C2097" w:rsidRDefault="003C2097" w:rsidP="003C2097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</w:rPr>
      </w:pPr>
    </w:p>
    <w:p w:rsidR="00727B02" w:rsidRDefault="00885FC7" w:rsidP="003C2097">
      <w:pPr>
        <w:pStyle w:val="Stlus222"/>
        <w:numPr>
          <w:ilvl w:val="0"/>
          <w:numId w:val="0"/>
        </w:numPr>
        <w:ind w:left="362" w:hanging="360"/>
        <w:jc w:val="both"/>
        <w:rPr>
          <w:b w:val="0"/>
        </w:rPr>
      </w:pPr>
      <w:r>
        <w:rPr>
          <w:b w:val="0"/>
        </w:rPr>
        <w:t>4</w:t>
      </w:r>
      <w:r w:rsidR="001B7983" w:rsidRPr="003C2097">
        <w:rPr>
          <w:b w:val="0"/>
        </w:rPr>
        <w:t>.</w:t>
      </w:r>
      <w:r w:rsidR="003C2097">
        <w:t xml:space="preserve"> </w:t>
      </w:r>
      <w:r w:rsidR="00727B02">
        <w:rPr>
          <w:b w:val="0"/>
        </w:rPr>
        <w:t>Az Alapító Okirat 6.3. pontjában foglalt táblázat  maximális gyermek-, tanulólétszám</w:t>
      </w:r>
      <w:r w:rsidR="008C6A4B">
        <w:rPr>
          <w:b w:val="0"/>
        </w:rPr>
        <w:t xml:space="preserve"> </w:t>
      </w:r>
      <w:proofErr w:type="gramStart"/>
      <w:r w:rsidR="00727B02">
        <w:rPr>
          <w:b w:val="0"/>
        </w:rPr>
        <w:t>oszlopá</w:t>
      </w:r>
      <w:r w:rsidR="008C6A4B">
        <w:rPr>
          <w:b w:val="0"/>
        </w:rPr>
        <w:t>ba</w:t>
      </w:r>
      <w:r w:rsidR="003C2097">
        <w:rPr>
          <w:b w:val="0"/>
        </w:rPr>
        <w:t>n</w:t>
      </w:r>
      <w:proofErr w:type="gramEnd"/>
      <w:r w:rsidR="003C2097">
        <w:rPr>
          <w:b w:val="0"/>
        </w:rPr>
        <w:t xml:space="preserve">  a 2 sorban  szereplő </w:t>
      </w:r>
      <w:r w:rsidR="003C2097" w:rsidRPr="003C2097">
        <w:t>„30”</w:t>
      </w:r>
      <w:r w:rsidR="003C2097">
        <w:rPr>
          <w:b w:val="0"/>
        </w:rPr>
        <w:t xml:space="preserve"> helyett </w:t>
      </w:r>
      <w:r w:rsidR="003C2097" w:rsidRPr="003C2097">
        <w:t>„25</w:t>
      </w:r>
      <w:r w:rsidR="00727B02" w:rsidRPr="003C2097">
        <w:t>”</w:t>
      </w:r>
      <w:r w:rsidR="00727B02">
        <w:rPr>
          <w:b w:val="0"/>
        </w:rPr>
        <w:t xml:space="preserve"> , a</w:t>
      </w:r>
      <w:r w:rsidR="003C2097">
        <w:rPr>
          <w:b w:val="0"/>
        </w:rPr>
        <w:t>z</w:t>
      </w:r>
      <w:r w:rsidR="00727B02">
        <w:rPr>
          <w:b w:val="0"/>
        </w:rPr>
        <w:t xml:space="preserve"> 5  sorban</w:t>
      </w:r>
      <w:r w:rsidR="008C6A4B">
        <w:rPr>
          <w:b w:val="0"/>
        </w:rPr>
        <w:t xml:space="preserve"> szereplő</w:t>
      </w:r>
      <w:r w:rsidR="00727B02">
        <w:rPr>
          <w:b w:val="0"/>
        </w:rPr>
        <w:t xml:space="preserve"> </w:t>
      </w:r>
      <w:r w:rsidR="00727B02" w:rsidRPr="003C2097">
        <w:t>„</w:t>
      </w:r>
      <w:r w:rsidR="003C2097" w:rsidRPr="003C2097">
        <w:t>60</w:t>
      </w:r>
      <w:r w:rsidR="00727B02" w:rsidRPr="003C2097">
        <w:t>”</w:t>
      </w:r>
      <w:r w:rsidR="00727B02">
        <w:rPr>
          <w:b w:val="0"/>
        </w:rPr>
        <w:t xml:space="preserve"> helyett </w:t>
      </w:r>
      <w:r w:rsidR="00727B02" w:rsidRPr="003C2097">
        <w:t>„</w:t>
      </w:r>
      <w:r w:rsidR="003C2097" w:rsidRPr="003C2097">
        <w:t>75</w:t>
      </w:r>
      <w:r w:rsidR="00727B02" w:rsidRPr="003C2097">
        <w:t>”</w:t>
      </w:r>
      <w:r w:rsidR="00727B02">
        <w:rPr>
          <w:b w:val="0"/>
        </w:rPr>
        <w:t xml:space="preserve"> </w:t>
      </w:r>
      <w:r w:rsidR="008C6A4B">
        <w:rPr>
          <w:b w:val="0"/>
        </w:rPr>
        <w:t>adat kerül.</w:t>
      </w:r>
    </w:p>
    <w:p w:rsidR="003C2097" w:rsidRPr="00D774B4" w:rsidRDefault="003C2097" w:rsidP="003C2097">
      <w:pPr>
        <w:pStyle w:val="Stlus222"/>
        <w:numPr>
          <w:ilvl w:val="0"/>
          <w:numId w:val="0"/>
        </w:numPr>
        <w:ind w:left="362" w:hanging="360"/>
        <w:jc w:val="both"/>
        <w:rPr>
          <w:b w:val="0"/>
        </w:rPr>
      </w:pPr>
    </w:p>
    <w:p w:rsidR="003C2097" w:rsidRDefault="00885FC7" w:rsidP="003C2097">
      <w:pPr>
        <w:tabs>
          <w:tab w:val="left" w:leader="dot" w:pos="9072"/>
          <w:tab w:val="left" w:leader="dot" w:pos="9781"/>
          <w:tab w:val="left" w:leader="dot" w:pos="16443"/>
        </w:tabs>
        <w:ind w:left="284" w:hanging="284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5</w:t>
      </w:r>
      <w:r w:rsidR="003C2097">
        <w:rPr>
          <w:rFonts w:ascii="Cambria" w:hAnsi="Cambria"/>
          <w:szCs w:val="24"/>
        </w:rPr>
        <w:t xml:space="preserve">. </w:t>
      </w:r>
      <w:r w:rsidR="003C2097">
        <w:rPr>
          <w:rFonts w:ascii="Cambria" w:hAnsi="Cambria"/>
        </w:rPr>
        <w:t xml:space="preserve">Az alapító okirat 6.4. pontjában foglalt táblázat 5. sorában a </w:t>
      </w:r>
      <w:r w:rsidR="003C2097" w:rsidRPr="003C2097">
        <w:rPr>
          <w:rFonts w:ascii="Cambria" w:hAnsi="Cambria"/>
          <w:b/>
        </w:rPr>
        <w:t xml:space="preserve">„6640 Csongrád, Széchenyi utca 31.” </w:t>
      </w:r>
      <w:r w:rsidR="003C2097" w:rsidRPr="003C2097">
        <w:rPr>
          <w:rFonts w:ascii="Cambria" w:hAnsi="Cambria"/>
        </w:rPr>
        <w:t>szövegrész</w:t>
      </w:r>
      <w:r w:rsidR="003C2097">
        <w:rPr>
          <w:rFonts w:ascii="Cambria" w:hAnsi="Cambria"/>
        </w:rPr>
        <w:t xml:space="preserve"> helyébe a „</w:t>
      </w:r>
      <w:r w:rsidR="003C2097" w:rsidRPr="003C2097">
        <w:rPr>
          <w:rFonts w:ascii="Cambria" w:hAnsi="Cambria"/>
          <w:b/>
        </w:rPr>
        <w:t xml:space="preserve">6640 Csongrád, Széchenyi út 31.” </w:t>
      </w:r>
      <w:r w:rsidR="003C2097">
        <w:rPr>
          <w:rFonts w:ascii="Cambria" w:hAnsi="Cambria"/>
        </w:rPr>
        <w:t>szövegrész lép.</w:t>
      </w:r>
    </w:p>
    <w:p w:rsidR="003C2097" w:rsidRDefault="003C2097" w:rsidP="00F25EB1">
      <w:pPr>
        <w:tabs>
          <w:tab w:val="left" w:leader="dot" w:pos="9072"/>
          <w:tab w:val="left" w:leader="dot" w:pos="9781"/>
          <w:tab w:val="left" w:leader="dot" w:pos="16443"/>
        </w:tabs>
        <w:ind w:hanging="142"/>
        <w:jc w:val="both"/>
        <w:rPr>
          <w:rFonts w:ascii="Cambria" w:hAnsi="Cambria"/>
          <w:szCs w:val="24"/>
        </w:rPr>
      </w:pPr>
    </w:p>
    <w:p w:rsidR="003C2097" w:rsidRDefault="003C2097" w:rsidP="00F25EB1">
      <w:pPr>
        <w:tabs>
          <w:tab w:val="left" w:leader="dot" w:pos="9072"/>
          <w:tab w:val="left" w:leader="dot" w:pos="9781"/>
          <w:tab w:val="left" w:leader="dot" w:pos="16443"/>
        </w:tabs>
        <w:ind w:hanging="142"/>
        <w:jc w:val="both"/>
        <w:rPr>
          <w:rFonts w:ascii="Cambria" w:hAnsi="Cambria"/>
          <w:szCs w:val="24"/>
        </w:rPr>
      </w:pPr>
    </w:p>
    <w:p w:rsidR="00F25EB1" w:rsidRDefault="00F25EB1" w:rsidP="00F25EB1">
      <w:pPr>
        <w:tabs>
          <w:tab w:val="left" w:leader="dot" w:pos="9072"/>
          <w:tab w:val="left" w:leader="dot" w:pos="9781"/>
          <w:tab w:val="left" w:leader="dot" w:pos="16443"/>
        </w:tabs>
        <w:ind w:hanging="142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Jelen módosító okiratot</w:t>
      </w:r>
      <w:r w:rsidR="00093E88">
        <w:rPr>
          <w:rFonts w:ascii="Cambria" w:hAnsi="Cambria"/>
          <w:szCs w:val="24"/>
        </w:rPr>
        <w:t xml:space="preserve"> a törzskönyvi nyilvántartásba történő bejegyzés napjától </w:t>
      </w:r>
      <w:r>
        <w:rPr>
          <w:rFonts w:ascii="Cambria" w:hAnsi="Cambria"/>
          <w:szCs w:val="24"/>
        </w:rPr>
        <w:t>kell alkalmazni.</w:t>
      </w:r>
    </w:p>
    <w:p w:rsidR="00D774B4" w:rsidRPr="00CB4DAC" w:rsidRDefault="00D774B4" w:rsidP="00F25EB1">
      <w:pPr>
        <w:tabs>
          <w:tab w:val="left" w:leader="dot" w:pos="9072"/>
          <w:tab w:val="left" w:leader="dot" w:pos="9781"/>
          <w:tab w:val="left" w:leader="dot" w:pos="16443"/>
        </w:tabs>
        <w:ind w:hanging="142"/>
        <w:jc w:val="both"/>
        <w:rPr>
          <w:rFonts w:ascii="Cambria" w:hAnsi="Cambria"/>
          <w:szCs w:val="24"/>
        </w:rPr>
      </w:pPr>
    </w:p>
    <w:p w:rsidR="00260376" w:rsidRPr="001975C6" w:rsidRDefault="00260376" w:rsidP="00260376">
      <w:pPr>
        <w:pStyle w:val="Stlus222"/>
        <w:numPr>
          <w:ilvl w:val="0"/>
          <w:numId w:val="0"/>
        </w:numPr>
        <w:ind w:left="360"/>
      </w:pPr>
    </w:p>
    <w:p w:rsidR="00D60800" w:rsidRDefault="00D60800" w:rsidP="00E76862">
      <w:pPr>
        <w:pStyle w:val="Stlus222"/>
        <w:numPr>
          <w:ilvl w:val="0"/>
          <w:numId w:val="0"/>
        </w:numPr>
        <w:ind w:left="360"/>
      </w:pPr>
    </w:p>
    <w:p w:rsidR="00E45EB1" w:rsidRDefault="00E45EB1" w:rsidP="00E45EB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Cs w:val="24"/>
        </w:rPr>
      </w:pPr>
    </w:p>
    <w:p w:rsidR="00E45EB1" w:rsidRDefault="00E45EB1" w:rsidP="00E45EB1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Csongrád</w:t>
      </w:r>
      <w:proofErr w:type="gramStart"/>
      <w:r>
        <w:rPr>
          <w:rFonts w:ascii="Cambria" w:hAnsi="Cambria"/>
          <w:szCs w:val="24"/>
        </w:rPr>
        <w:t xml:space="preserve">, </w:t>
      </w:r>
      <w:r w:rsidR="003C2097">
        <w:rPr>
          <w:rFonts w:ascii="Cambria" w:hAnsi="Cambria"/>
          <w:szCs w:val="24"/>
        </w:rPr>
        <w:t>…</w:t>
      </w:r>
      <w:proofErr w:type="gramEnd"/>
      <w:r w:rsidR="003C2097">
        <w:rPr>
          <w:rFonts w:ascii="Cambria" w:hAnsi="Cambria"/>
          <w:szCs w:val="24"/>
        </w:rPr>
        <w:t>……………………………………</w:t>
      </w:r>
    </w:p>
    <w:p w:rsidR="00634534" w:rsidRPr="00ED44CA" w:rsidRDefault="00634534" w:rsidP="00ED44CA">
      <w:pPr>
        <w:pStyle w:val="Listaszerbekezds"/>
        <w:tabs>
          <w:tab w:val="left" w:leader="dot" w:pos="9072"/>
          <w:tab w:val="left" w:leader="dot" w:pos="16443"/>
        </w:tabs>
        <w:spacing w:before="80"/>
        <w:ind w:left="1134"/>
        <w:contextualSpacing w:val="0"/>
        <w:jc w:val="both"/>
        <w:rPr>
          <w:rFonts w:ascii="Cambria" w:hAnsi="Cambria"/>
          <w:szCs w:val="24"/>
        </w:rPr>
      </w:pPr>
    </w:p>
    <w:p w:rsidR="00913C3F" w:rsidRPr="00F669DA" w:rsidRDefault="00F669DA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color w:val="000000"/>
          <w:szCs w:val="24"/>
        </w:rPr>
      </w:pPr>
      <w:r w:rsidRPr="00F669DA">
        <w:rPr>
          <w:rFonts w:ascii="Cambria" w:hAnsi="Cambria"/>
          <w:color w:val="000000"/>
          <w:szCs w:val="24"/>
        </w:rPr>
        <w:t>Bedő Tamás</w:t>
      </w:r>
    </w:p>
    <w:p w:rsidR="00F669DA" w:rsidRPr="00F669DA" w:rsidRDefault="00F669DA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color w:val="000000"/>
          <w:sz w:val="40"/>
          <w:szCs w:val="40"/>
        </w:rPr>
      </w:pPr>
      <w:proofErr w:type="gramStart"/>
      <w:r w:rsidRPr="00F669DA">
        <w:rPr>
          <w:rFonts w:ascii="Cambria" w:hAnsi="Cambria"/>
          <w:color w:val="000000"/>
          <w:szCs w:val="24"/>
        </w:rPr>
        <w:t>polgármester</w:t>
      </w:r>
      <w:proofErr w:type="gramEnd"/>
    </w:p>
    <w:sectPr w:rsidR="00F669DA" w:rsidRPr="00F669DA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368" w:rsidRDefault="00026368" w:rsidP="00861402">
      <w:r>
        <w:separator/>
      </w:r>
    </w:p>
  </w:endnote>
  <w:endnote w:type="continuationSeparator" w:id="0">
    <w:p w:rsidR="00026368" w:rsidRDefault="00026368" w:rsidP="0086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B02" w:rsidRPr="00BD1350" w:rsidRDefault="0041115D" w:rsidP="00BD1350">
    <w:pPr>
      <w:pStyle w:val="llb"/>
      <w:jc w:val="center"/>
      <w:rPr>
        <w:rFonts w:ascii="Cambria" w:hAnsi="Cambria"/>
      </w:rPr>
    </w:pPr>
    <w:r w:rsidRPr="00BD1350">
      <w:rPr>
        <w:rFonts w:ascii="Cambria" w:hAnsi="Cambria"/>
      </w:rPr>
      <w:fldChar w:fldCharType="begin"/>
    </w:r>
    <w:r w:rsidR="00727B02" w:rsidRPr="00BD1350">
      <w:rPr>
        <w:rFonts w:ascii="Cambria" w:hAnsi="Cambria"/>
      </w:rPr>
      <w:instrText>PAGE   \* MERGEFORMAT</w:instrText>
    </w:r>
    <w:r w:rsidRPr="00BD1350">
      <w:rPr>
        <w:rFonts w:ascii="Cambria" w:hAnsi="Cambria"/>
      </w:rPr>
      <w:fldChar w:fldCharType="separate"/>
    </w:r>
    <w:r w:rsidR="003C2097">
      <w:rPr>
        <w:rFonts w:ascii="Cambria" w:hAnsi="Cambria"/>
        <w:noProof/>
      </w:rPr>
      <w:t>2</w:t>
    </w:r>
    <w:r w:rsidRPr="00BD1350">
      <w:rPr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368" w:rsidRDefault="00026368" w:rsidP="00861402">
      <w:r>
        <w:separator/>
      </w:r>
    </w:p>
  </w:footnote>
  <w:footnote w:type="continuationSeparator" w:id="0">
    <w:p w:rsidR="00026368" w:rsidRDefault="00026368" w:rsidP="008614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DAE66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2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harom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300A8F"/>
    <w:multiLevelType w:val="hybridMultilevel"/>
    <w:tmpl w:val="AB742402"/>
    <w:lvl w:ilvl="0" w:tplc="19760710">
      <w:start w:val="85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851236"/>
    <w:multiLevelType w:val="multilevel"/>
    <w:tmpl w:val="89F4B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>
    <w:nsid w:val="1D3E15C5"/>
    <w:multiLevelType w:val="hybridMultilevel"/>
    <w:tmpl w:val="3AE6D70E"/>
    <w:lvl w:ilvl="0" w:tplc="1F6485B0">
      <w:start w:val="4"/>
      <w:numFmt w:val="decimal"/>
      <w:lvlText w:val="%1."/>
      <w:lvlJc w:val="left"/>
      <w:pPr>
        <w:ind w:left="36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2" w:hanging="360"/>
      </w:pPr>
    </w:lvl>
    <w:lvl w:ilvl="2" w:tplc="040E001B" w:tentative="1">
      <w:start w:val="1"/>
      <w:numFmt w:val="lowerRoman"/>
      <w:lvlText w:val="%3."/>
      <w:lvlJc w:val="right"/>
      <w:pPr>
        <w:ind w:left="1802" w:hanging="180"/>
      </w:pPr>
    </w:lvl>
    <w:lvl w:ilvl="3" w:tplc="040E000F" w:tentative="1">
      <w:start w:val="1"/>
      <w:numFmt w:val="decimal"/>
      <w:lvlText w:val="%4."/>
      <w:lvlJc w:val="left"/>
      <w:pPr>
        <w:ind w:left="2522" w:hanging="360"/>
      </w:pPr>
    </w:lvl>
    <w:lvl w:ilvl="4" w:tplc="040E0019" w:tentative="1">
      <w:start w:val="1"/>
      <w:numFmt w:val="lowerLetter"/>
      <w:lvlText w:val="%5."/>
      <w:lvlJc w:val="left"/>
      <w:pPr>
        <w:ind w:left="3242" w:hanging="360"/>
      </w:pPr>
    </w:lvl>
    <w:lvl w:ilvl="5" w:tplc="040E001B" w:tentative="1">
      <w:start w:val="1"/>
      <w:numFmt w:val="lowerRoman"/>
      <w:lvlText w:val="%6."/>
      <w:lvlJc w:val="right"/>
      <w:pPr>
        <w:ind w:left="3962" w:hanging="180"/>
      </w:pPr>
    </w:lvl>
    <w:lvl w:ilvl="6" w:tplc="040E000F" w:tentative="1">
      <w:start w:val="1"/>
      <w:numFmt w:val="decimal"/>
      <w:lvlText w:val="%7."/>
      <w:lvlJc w:val="left"/>
      <w:pPr>
        <w:ind w:left="4682" w:hanging="360"/>
      </w:pPr>
    </w:lvl>
    <w:lvl w:ilvl="7" w:tplc="040E0019" w:tentative="1">
      <w:start w:val="1"/>
      <w:numFmt w:val="lowerLetter"/>
      <w:lvlText w:val="%8."/>
      <w:lvlJc w:val="left"/>
      <w:pPr>
        <w:ind w:left="5402" w:hanging="360"/>
      </w:pPr>
    </w:lvl>
    <w:lvl w:ilvl="8" w:tplc="040E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D11C9B"/>
    <w:multiLevelType w:val="hybridMultilevel"/>
    <w:tmpl w:val="1778AD3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1481E"/>
    <w:multiLevelType w:val="hybridMultilevel"/>
    <w:tmpl w:val="2608712A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48465DBD"/>
    <w:multiLevelType w:val="multilevel"/>
    <w:tmpl w:val="399A34AE"/>
    <w:lvl w:ilvl="0">
      <w:start w:val="1"/>
      <w:numFmt w:val="decimal"/>
      <w:pStyle w:val="Stlus222"/>
      <w:lvlText w:val="%1."/>
      <w:lvlJc w:val="left"/>
      <w:pPr>
        <w:ind w:left="36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7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12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50D7ECA"/>
    <w:multiLevelType w:val="hybridMultilevel"/>
    <w:tmpl w:val="7648290C"/>
    <w:lvl w:ilvl="0" w:tplc="83DE4D42">
      <w:start w:val="3"/>
      <w:numFmt w:val="decimal"/>
      <w:lvlText w:val="%1."/>
      <w:lvlJc w:val="left"/>
      <w:pPr>
        <w:ind w:left="36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2" w:hanging="360"/>
      </w:pPr>
    </w:lvl>
    <w:lvl w:ilvl="2" w:tplc="040E001B" w:tentative="1">
      <w:start w:val="1"/>
      <w:numFmt w:val="lowerRoman"/>
      <w:lvlText w:val="%3."/>
      <w:lvlJc w:val="right"/>
      <w:pPr>
        <w:ind w:left="1802" w:hanging="180"/>
      </w:pPr>
    </w:lvl>
    <w:lvl w:ilvl="3" w:tplc="040E000F" w:tentative="1">
      <w:start w:val="1"/>
      <w:numFmt w:val="decimal"/>
      <w:lvlText w:val="%4."/>
      <w:lvlJc w:val="left"/>
      <w:pPr>
        <w:ind w:left="2522" w:hanging="360"/>
      </w:pPr>
    </w:lvl>
    <w:lvl w:ilvl="4" w:tplc="040E0019" w:tentative="1">
      <w:start w:val="1"/>
      <w:numFmt w:val="lowerLetter"/>
      <w:lvlText w:val="%5."/>
      <w:lvlJc w:val="left"/>
      <w:pPr>
        <w:ind w:left="3242" w:hanging="360"/>
      </w:pPr>
    </w:lvl>
    <w:lvl w:ilvl="5" w:tplc="040E001B" w:tentative="1">
      <w:start w:val="1"/>
      <w:numFmt w:val="lowerRoman"/>
      <w:lvlText w:val="%6."/>
      <w:lvlJc w:val="right"/>
      <w:pPr>
        <w:ind w:left="3962" w:hanging="180"/>
      </w:pPr>
    </w:lvl>
    <w:lvl w:ilvl="6" w:tplc="040E000F" w:tentative="1">
      <w:start w:val="1"/>
      <w:numFmt w:val="decimal"/>
      <w:lvlText w:val="%7."/>
      <w:lvlJc w:val="left"/>
      <w:pPr>
        <w:ind w:left="4682" w:hanging="360"/>
      </w:pPr>
    </w:lvl>
    <w:lvl w:ilvl="7" w:tplc="040E0019" w:tentative="1">
      <w:start w:val="1"/>
      <w:numFmt w:val="lowerLetter"/>
      <w:lvlText w:val="%8."/>
      <w:lvlJc w:val="left"/>
      <w:pPr>
        <w:ind w:left="5402" w:hanging="360"/>
      </w:pPr>
    </w:lvl>
    <w:lvl w:ilvl="8" w:tplc="040E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>
    <w:nsid w:val="660C243E"/>
    <w:multiLevelType w:val="hybridMultilevel"/>
    <w:tmpl w:val="FE3AABE2"/>
    <w:lvl w:ilvl="0" w:tplc="6BD69112">
      <w:start w:val="664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3"/>
  </w:num>
  <w:num w:numId="5">
    <w:abstractNumId w:val="8"/>
  </w:num>
  <w:num w:numId="6">
    <w:abstractNumId w:val="7"/>
  </w:num>
  <w:num w:numId="7">
    <w:abstractNumId w:val="12"/>
  </w:num>
  <w:num w:numId="8">
    <w:abstractNumId w:val="11"/>
  </w:num>
  <w:num w:numId="9">
    <w:abstractNumId w:val="14"/>
  </w:num>
  <w:num w:numId="10">
    <w:abstractNumId w:val="17"/>
  </w:num>
  <w:num w:numId="11">
    <w:abstractNumId w:val="11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1"/>
  </w:num>
  <w:num w:numId="19">
    <w:abstractNumId w:val="11"/>
  </w:num>
  <w:num w:numId="20">
    <w:abstractNumId w:val="11"/>
  </w:num>
  <w:num w:numId="21">
    <w:abstractNumId w:val="3"/>
  </w:num>
  <w:num w:numId="22">
    <w:abstractNumId w:val="16"/>
  </w:num>
  <w:num w:numId="23">
    <w:abstractNumId w:val="10"/>
  </w:num>
  <w:num w:numId="24">
    <w:abstractNumId w:val="1"/>
  </w:num>
  <w:num w:numId="25">
    <w:abstractNumId w:val="9"/>
  </w:num>
  <w:num w:numId="26">
    <w:abstractNumId w:val="15"/>
  </w:num>
  <w:num w:numId="27">
    <w:abstractNumId w:val="4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oNotTrackFormatting/>
  <w:defaultTabStop w:val="0"/>
  <w:hyphenationZone w:val="425"/>
  <w:characterSpacingControl w:val="doNotCompress"/>
  <w:hdrShapeDefaults>
    <o:shapedefaults v:ext="edit" spidmax="716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402"/>
    <w:rsid w:val="00003399"/>
    <w:rsid w:val="00005FA3"/>
    <w:rsid w:val="00014C66"/>
    <w:rsid w:val="00021505"/>
    <w:rsid w:val="00021D5A"/>
    <w:rsid w:val="000233C5"/>
    <w:rsid w:val="00026368"/>
    <w:rsid w:val="000276FC"/>
    <w:rsid w:val="00034921"/>
    <w:rsid w:val="000419E7"/>
    <w:rsid w:val="00046775"/>
    <w:rsid w:val="00055BC5"/>
    <w:rsid w:val="0006031B"/>
    <w:rsid w:val="00060B42"/>
    <w:rsid w:val="000751B5"/>
    <w:rsid w:val="000758D7"/>
    <w:rsid w:val="000907FE"/>
    <w:rsid w:val="00093E88"/>
    <w:rsid w:val="00094B2F"/>
    <w:rsid w:val="000C60BF"/>
    <w:rsid w:val="000D01A8"/>
    <w:rsid w:val="000E6B2A"/>
    <w:rsid w:val="000F5645"/>
    <w:rsid w:val="0011403E"/>
    <w:rsid w:val="00145E2F"/>
    <w:rsid w:val="001527A6"/>
    <w:rsid w:val="00154E15"/>
    <w:rsid w:val="0016072D"/>
    <w:rsid w:val="00165C65"/>
    <w:rsid w:val="001675F1"/>
    <w:rsid w:val="00181906"/>
    <w:rsid w:val="001864ED"/>
    <w:rsid w:val="001A6118"/>
    <w:rsid w:val="001B32D9"/>
    <w:rsid w:val="001B7983"/>
    <w:rsid w:val="001E4CA1"/>
    <w:rsid w:val="001E51F2"/>
    <w:rsid w:val="001F1F02"/>
    <w:rsid w:val="001F4B2F"/>
    <w:rsid w:val="00201D72"/>
    <w:rsid w:val="00207B63"/>
    <w:rsid w:val="00212B0A"/>
    <w:rsid w:val="00220B99"/>
    <w:rsid w:val="002309C0"/>
    <w:rsid w:val="00236235"/>
    <w:rsid w:val="00252D64"/>
    <w:rsid w:val="00257190"/>
    <w:rsid w:val="00260376"/>
    <w:rsid w:val="002738E2"/>
    <w:rsid w:val="002857EE"/>
    <w:rsid w:val="002C6D50"/>
    <w:rsid w:val="002D2739"/>
    <w:rsid w:val="002F0BB2"/>
    <w:rsid w:val="0031700C"/>
    <w:rsid w:val="00325795"/>
    <w:rsid w:val="0034705D"/>
    <w:rsid w:val="00351687"/>
    <w:rsid w:val="00356509"/>
    <w:rsid w:val="00357C18"/>
    <w:rsid w:val="003657EC"/>
    <w:rsid w:val="003721DA"/>
    <w:rsid w:val="00373743"/>
    <w:rsid w:val="003C2097"/>
    <w:rsid w:val="003C4085"/>
    <w:rsid w:val="003F1D3D"/>
    <w:rsid w:val="004048E2"/>
    <w:rsid w:val="00406F78"/>
    <w:rsid w:val="0041115D"/>
    <w:rsid w:val="00414F2B"/>
    <w:rsid w:val="00450277"/>
    <w:rsid w:val="004520EA"/>
    <w:rsid w:val="004646E0"/>
    <w:rsid w:val="004977BD"/>
    <w:rsid w:val="004A524E"/>
    <w:rsid w:val="004B4C9A"/>
    <w:rsid w:val="004C28F8"/>
    <w:rsid w:val="004E5BA0"/>
    <w:rsid w:val="004F49C7"/>
    <w:rsid w:val="004F5668"/>
    <w:rsid w:val="00504D5B"/>
    <w:rsid w:val="00522745"/>
    <w:rsid w:val="00576C35"/>
    <w:rsid w:val="00582BD5"/>
    <w:rsid w:val="00584A6A"/>
    <w:rsid w:val="00596247"/>
    <w:rsid w:val="0059772C"/>
    <w:rsid w:val="005A3675"/>
    <w:rsid w:val="005A77BA"/>
    <w:rsid w:val="005B602F"/>
    <w:rsid w:val="005D568C"/>
    <w:rsid w:val="005D5B2F"/>
    <w:rsid w:val="005D63C9"/>
    <w:rsid w:val="005E3199"/>
    <w:rsid w:val="005E3E3B"/>
    <w:rsid w:val="005F64BE"/>
    <w:rsid w:val="00615E2D"/>
    <w:rsid w:val="00616F12"/>
    <w:rsid w:val="0062102D"/>
    <w:rsid w:val="006328CD"/>
    <w:rsid w:val="00634534"/>
    <w:rsid w:val="006469FF"/>
    <w:rsid w:val="00675103"/>
    <w:rsid w:val="006902B1"/>
    <w:rsid w:val="0069119B"/>
    <w:rsid w:val="006C2A48"/>
    <w:rsid w:val="006C3424"/>
    <w:rsid w:val="006C7C08"/>
    <w:rsid w:val="006D16FE"/>
    <w:rsid w:val="006D4086"/>
    <w:rsid w:val="006D4149"/>
    <w:rsid w:val="006E4FAC"/>
    <w:rsid w:val="006F35EC"/>
    <w:rsid w:val="007020EB"/>
    <w:rsid w:val="00703880"/>
    <w:rsid w:val="00713BFB"/>
    <w:rsid w:val="00727B02"/>
    <w:rsid w:val="00776B6F"/>
    <w:rsid w:val="0079542F"/>
    <w:rsid w:val="00796953"/>
    <w:rsid w:val="007A2622"/>
    <w:rsid w:val="007A6F80"/>
    <w:rsid w:val="007A717F"/>
    <w:rsid w:val="007A73D0"/>
    <w:rsid w:val="007B68DA"/>
    <w:rsid w:val="007E3DFE"/>
    <w:rsid w:val="00823A57"/>
    <w:rsid w:val="00836D3B"/>
    <w:rsid w:val="00854FAA"/>
    <w:rsid w:val="00861402"/>
    <w:rsid w:val="00863050"/>
    <w:rsid w:val="008778E6"/>
    <w:rsid w:val="00885FC7"/>
    <w:rsid w:val="008A47DB"/>
    <w:rsid w:val="008B0F41"/>
    <w:rsid w:val="008C5A14"/>
    <w:rsid w:val="008C6A4B"/>
    <w:rsid w:val="008D1BDE"/>
    <w:rsid w:val="008D6FD1"/>
    <w:rsid w:val="008F5D2D"/>
    <w:rsid w:val="008F7C6A"/>
    <w:rsid w:val="00913C3F"/>
    <w:rsid w:val="009255E9"/>
    <w:rsid w:val="00936425"/>
    <w:rsid w:val="00944BB8"/>
    <w:rsid w:val="009503ED"/>
    <w:rsid w:val="00972E83"/>
    <w:rsid w:val="00985D73"/>
    <w:rsid w:val="009B0FDC"/>
    <w:rsid w:val="009B4EC7"/>
    <w:rsid w:val="009C3955"/>
    <w:rsid w:val="009C5647"/>
    <w:rsid w:val="009D1FB5"/>
    <w:rsid w:val="009D28E9"/>
    <w:rsid w:val="009F24B9"/>
    <w:rsid w:val="009F7DE5"/>
    <w:rsid w:val="00A00908"/>
    <w:rsid w:val="00A019F1"/>
    <w:rsid w:val="00A01C5A"/>
    <w:rsid w:val="00A104D3"/>
    <w:rsid w:val="00A22EA9"/>
    <w:rsid w:val="00A322EA"/>
    <w:rsid w:val="00A439F4"/>
    <w:rsid w:val="00A509C2"/>
    <w:rsid w:val="00A54C20"/>
    <w:rsid w:val="00A7188D"/>
    <w:rsid w:val="00A7653A"/>
    <w:rsid w:val="00A97EDD"/>
    <w:rsid w:val="00AA332A"/>
    <w:rsid w:val="00AA5F20"/>
    <w:rsid w:val="00AC22E0"/>
    <w:rsid w:val="00AD29AE"/>
    <w:rsid w:val="00AF3B6C"/>
    <w:rsid w:val="00B05249"/>
    <w:rsid w:val="00B16D44"/>
    <w:rsid w:val="00B17887"/>
    <w:rsid w:val="00B22902"/>
    <w:rsid w:val="00B42D1E"/>
    <w:rsid w:val="00B45162"/>
    <w:rsid w:val="00B622CF"/>
    <w:rsid w:val="00B82241"/>
    <w:rsid w:val="00B85764"/>
    <w:rsid w:val="00BA22F0"/>
    <w:rsid w:val="00BC787C"/>
    <w:rsid w:val="00BD1350"/>
    <w:rsid w:val="00BE6DBD"/>
    <w:rsid w:val="00BF42EB"/>
    <w:rsid w:val="00BF7AD4"/>
    <w:rsid w:val="00C058B4"/>
    <w:rsid w:val="00C22FA4"/>
    <w:rsid w:val="00C341EF"/>
    <w:rsid w:val="00C37850"/>
    <w:rsid w:val="00C40354"/>
    <w:rsid w:val="00C44591"/>
    <w:rsid w:val="00C4661C"/>
    <w:rsid w:val="00C93F42"/>
    <w:rsid w:val="00CB76A3"/>
    <w:rsid w:val="00CF04E8"/>
    <w:rsid w:val="00D060AE"/>
    <w:rsid w:val="00D1425B"/>
    <w:rsid w:val="00D21BF9"/>
    <w:rsid w:val="00D25860"/>
    <w:rsid w:val="00D34DE0"/>
    <w:rsid w:val="00D44CB0"/>
    <w:rsid w:val="00D60800"/>
    <w:rsid w:val="00D74C0F"/>
    <w:rsid w:val="00D774B4"/>
    <w:rsid w:val="00D9485A"/>
    <w:rsid w:val="00DA720E"/>
    <w:rsid w:val="00DB0FE5"/>
    <w:rsid w:val="00DC1A7D"/>
    <w:rsid w:val="00DC274F"/>
    <w:rsid w:val="00DD24AC"/>
    <w:rsid w:val="00E05FA9"/>
    <w:rsid w:val="00E1616F"/>
    <w:rsid w:val="00E17534"/>
    <w:rsid w:val="00E43145"/>
    <w:rsid w:val="00E45EB1"/>
    <w:rsid w:val="00E652CA"/>
    <w:rsid w:val="00E65A89"/>
    <w:rsid w:val="00E70A73"/>
    <w:rsid w:val="00E76862"/>
    <w:rsid w:val="00E844EF"/>
    <w:rsid w:val="00E9119F"/>
    <w:rsid w:val="00E91508"/>
    <w:rsid w:val="00EC058A"/>
    <w:rsid w:val="00ED44CA"/>
    <w:rsid w:val="00EE1A54"/>
    <w:rsid w:val="00EE2B3D"/>
    <w:rsid w:val="00EE743B"/>
    <w:rsid w:val="00EF2E49"/>
    <w:rsid w:val="00EF2FF7"/>
    <w:rsid w:val="00F05E74"/>
    <w:rsid w:val="00F127CE"/>
    <w:rsid w:val="00F25EB1"/>
    <w:rsid w:val="00F567EA"/>
    <w:rsid w:val="00F604C9"/>
    <w:rsid w:val="00F622CF"/>
    <w:rsid w:val="00F65E88"/>
    <w:rsid w:val="00F669DA"/>
    <w:rsid w:val="00F850AD"/>
    <w:rsid w:val="00F91ABA"/>
    <w:rsid w:val="00F9276A"/>
    <w:rsid w:val="00F93B22"/>
    <w:rsid w:val="00F97283"/>
    <w:rsid w:val="00FB408C"/>
    <w:rsid w:val="00FE68F3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03ED"/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99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Stlus222">
    <w:name w:val="Stílus222"/>
    <w:basedOn w:val="Listaszerbekezds"/>
    <w:link w:val="Stlus222Char"/>
    <w:qFormat/>
    <w:rsid w:val="00DA720E"/>
    <w:pPr>
      <w:numPr>
        <w:numId w:val="8"/>
      </w:numPr>
    </w:pPr>
    <w:rPr>
      <w:rFonts w:ascii="Cambria" w:hAnsi="Cambria"/>
      <w:b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0C60BF"/>
    <w:pPr>
      <w:numPr>
        <w:ilvl w:val="1"/>
        <w:numId w:val="1"/>
      </w:numPr>
      <w:tabs>
        <w:tab w:val="left" w:leader="dot" w:pos="9072"/>
        <w:tab w:val="left" w:leader="dot" w:pos="9639"/>
        <w:tab w:val="left" w:leader="dot" w:pos="16443"/>
      </w:tabs>
      <w:spacing w:before="80"/>
      <w:ind w:right="-1"/>
      <w:contextualSpacing w:val="0"/>
      <w:jc w:val="both"/>
    </w:pPr>
    <w:rPr>
      <w:rFonts w:ascii="Cambria" w:hAnsi="Cambria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222Char">
    <w:name w:val="Stílus222 Char"/>
    <w:basedOn w:val="ListaszerbekezdsChar"/>
    <w:link w:val="Stlus222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harom">
    <w:name w:val="Stílus_harom"/>
    <w:basedOn w:val="Norml"/>
    <w:next w:val="Norml"/>
    <w:qFormat/>
    <w:rsid w:val="000C60BF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/>
      <w:jc w:val="both"/>
    </w:pPr>
    <w:rPr>
      <w:rFonts w:ascii="Cambria" w:hAnsi="Cambria"/>
    </w:rPr>
  </w:style>
  <w:style w:type="paragraph" w:customStyle="1" w:styleId="Stlus1">
    <w:name w:val="Stílus1"/>
    <w:basedOn w:val="Listaszerbekezds"/>
    <w:next w:val="Norml"/>
    <w:link w:val="Stlus1Char"/>
    <w:qFormat/>
    <w:rsid w:val="00DC1A7D"/>
    <w:pPr>
      <w:numPr>
        <w:ilvl w:val="2"/>
        <w:numId w:val="8"/>
      </w:numPr>
      <w:tabs>
        <w:tab w:val="right" w:leader="dot" w:pos="1276"/>
        <w:tab w:val="right" w:leader="dot" w:pos="9072"/>
        <w:tab w:val="left" w:leader="dot" w:pos="16443"/>
      </w:tabs>
      <w:spacing w:before="120" w:after="120"/>
      <w:contextualSpacing w:val="0"/>
      <w:jc w:val="both"/>
    </w:pPr>
    <w:rPr>
      <w:rFonts w:ascii="Cambria" w:hAnsi="Cambria"/>
      <w:b/>
      <w:szCs w:val="24"/>
    </w:rPr>
  </w:style>
  <w:style w:type="character" w:customStyle="1" w:styleId="Stlus1Char">
    <w:name w:val="Stílus1 Char"/>
    <w:basedOn w:val="ListaszerbekezdsChar"/>
    <w:link w:val="Stlus1"/>
    <w:rsid w:val="00DC1A7D"/>
    <w:rPr>
      <w:rFonts w:ascii="Cambria" w:eastAsia="Times New Roman" w:hAnsi="Cambria" w:cs="Times New Roman"/>
      <w:b/>
      <w:sz w:val="24"/>
      <w:szCs w:val="24"/>
      <w:lang w:eastAsia="hu-HU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4A524E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="Cambria" w:hAnsi="Cambria"/>
    </w:rPr>
  </w:style>
  <w:style w:type="character" w:customStyle="1" w:styleId="StluskettChar">
    <w:name w:val="Stílus_kettő Char"/>
    <w:basedOn w:val="Bekezdsalapbettpusa"/>
    <w:link w:val="Stluskett"/>
    <w:rsid w:val="004A524E"/>
    <w:rPr>
      <w:rFonts w:ascii="Cambria" w:hAnsi="Cambria"/>
      <w:sz w:val="22"/>
      <w:szCs w:val="22"/>
      <w:lang w:eastAsia="en-US"/>
    </w:rPr>
  </w:style>
  <w:style w:type="character" w:customStyle="1" w:styleId="Stlus1haromChar">
    <w:name w:val="Stílus1_harom Char"/>
    <w:basedOn w:val="Bekezdsalapbettpusa"/>
    <w:link w:val="Stlus1harom"/>
    <w:rsid w:val="004A524E"/>
    <w:rPr>
      <w:rFonts w:ascii="Cambria" w:hAnsi="Cambria"/>
      <w:sz w:val="22"/>
      <w:szCs w:val="22"/>
      <w:lang w:eastAsia="en-US"/>
    </w:rPr>
  </w:style>
  <w:style w:type="paragraph" w:customStyle="1" w:styleId="Listaszerbekezds1">
    <w:name w:val="Listaszerű bekezdés1"/>
    <w:basedOn w:val="Norml"/>
    <w:uiPriority w:val="99"/>
    <w:rsid w:val="00B45162"/>
    <w:pPr>
      <w:ind w:left="720"/>
      <w:contextualSpacing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1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812B5-362D-45E0-B94E-3BF5D3BFC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kabdemar</cp:lastModifiedBy>
  <cp:revision>2</cp:revision>
  <cp:lastPrinted>2017-08-07T09:24:00Z</cp:lastPrinted>
  <dcterms:created xsi:type="dcterms:W3CDTF">2019-07-16T11:52:00Z</dcterms:created>
  <dcterms:modified xsi:type="dcterms:W3CDTF">2019-07-16T11:52:00Z</dcterms:modified>
</cp:coreProperties>
</file>